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32"/>
          <w:szCs w:val="32"/>
          <w:highlight w:val="white"/>
        </w:rPr>
      </w:pPr>
      <w:r w:rsidDel="00000000" w:rsidR="00000000" w:rsidRPr="00000000">
        <w:rPr>
          <w:rtl w:val="0"/>
        </w:rPr>
      </w:r>
    </w:p>
    <w:p w:rsidR="00000000" w:rsidDel="00000000" w:rsidP="00000000" w:rsidRDefault="00000000" w:rsidRPr="00000000" w14:paraId="00000002">
      <w:pPr>
        <w:ind w:left="0" w:right="-90" w:firstLine="0"/>
        <w:jc w:val="center"/>
        <w:rPr>
          <w:rFonts w:ascii="Montserrat" w:cs="Montserrat" w:eastAsia="Montserrat" w:hAnsi="Montserrat"/>
          <w:b w:val="1"/>
          <w:sz w:val="32"/>
          <w:szCs w:val="32"/>
          <w:highlight w:val="white"/>
        </w:rPr>
      </w:pPr>
      <w:r w:rsidDel="00000000" w:rsidR="00000000" w:rsidRPr="00000000">
        <w:rPr>
          <w:rFonts w:ascii="Montserrat" w:cs="Montserrat" w:eastAsia="Montserrat" w:hAnsi="Montserrat"/>
          <w:b w:val="1"/>
          <w:sz w:val="32"/>
          <w:szCs w:val="32"/>
          <w:highlight w:val="white"/>
          <w:rtl w:val="0"/>
        </w:rPr>
        <w:t xml:space="preserve">¡FARFETCH SE UNE A </w:t>
      </w:r>
    </w:p>
    <w:p w:rsidR="00000000" w:rsidDel="00000000" w:rsidP="00000000" w:rsidRDefault="00000000" w:rsidRPr="00000000" w14:paraId="00000003">
      <w:pPr>
        <w:ind w:left="0" w:right="-90" w:firstLine="0"/>
        <w:jc w:val="center"/>
        <w:rPr>
          <w:rFonts w:ascii="Montserrat" w:cs="Montserrat" w:eastAsia="Montserrat" w:hAnsi="Montserrat"/>
          <w:b w:val="1"/>
          <w:sz w:val="32"/>
          <w:szCs w:val="32"/>
          <w:highlight w:val="white"/>
        </w:rPr>
      </w:pPr>
      <w:r w:rsidDel="00000000" w:rsidR="00000000" w:rsidRPr="00000000">
        <w:rPr>
          <w:rFonts w:ascii="Montserrat" w:cs="Montserrat" w:eastAsia="Montserrat" w:hAnsi="Montserrat"/>
          <w:b w:val="1"/>
          <w:sz w:val="32"/>
          <w:szCs w:val="32"/>
          <w:highlight w:val="white"/>
          <w:rtl w:val="0"/>
        </w:rPr>
        <w:t xml:space="preserve">EL BUEN FIN 2020!</w:t>
      </w:r>
    </w:p>
    <w:p w:rsidR="00000000" w:rsidDel="00000000" w:rsidP="00000000" w:rsidRDefault="00000000" w:rsidRPr="00000000" w14:paraId="00000004">
      <w:pPr>
        <w:ind w:left="720" w:right="-90" w:firstLine="0"/>
        <w:rPr>
          <w:rFonts w:ascii="Montserrat" w:cs="Montserrat" w:eastAsia="Montserrat" w:hAnsi="Montserrat"/>
          <w:b w:val="1"/>
          <w:sz w:val="32"/>
          <w:szCs w:val="32"/>
          <w:highlight w:val="white"/>
        </w:rPr>
      </w:pPr>
      <w:r w:rsidDel="00000000" w:rsidR="00000000" w:rsidRPr="00000000">
        <w:rPr>
          <w:rtl w:val="0"/>
        </w:rPr>
      </w:r>
    </w:p>
    <w:p w:rsidR="00000000" w:rsidDel="00000000" w:rsidP="00000000" w:rsidRDefault="00000000" w:rsidRPr="00000000" w14:paraId="00000005">
      <w:pPr>
        <w:numPr>
          <w:ilvl w:val="0"/>
          <w:numId w:val="1"/>
        </w:numPr>
        <w:ind w:left="1440" w:right="-90" w:hanging="360"/>
        <w:rPr>
          <w:rFonts w:ascii="Montserrat" w:cs="Montserrat" w:eastAsia="Montserrat" w:hAnsi="Montserrat"/>
          <w:i w:val="1"/>
          <w:highlight w:val="white"/>
        </w:rPr>
      </w:pPr>
      <w:r w:rsidDel="00000000" w:rsidR="00000000" w:rsidRPr="00000000">
        <w:rPr>
          <w:rFonts w:ascii="Montserrat" w:cs="Montserrat" w:eastAsia="Montserrat" w:hAnsi="Montserrat"/>
          <w:i w:val="1"/>
          <w:highlight w:val="white"/>
          <w:rtl w:val="0"/>
        </w:rPr>
        <w:t xml:space="preserve">FARFETCH se une al El Buen Fin del 09 al 16 de noviembre 2020, presentando descuentos en productos de moda de lujo con hasta </w:t>
      </w:r>
      <w:r w:rsidDel="00000000" w:rsidR="00000000" w:rsidRPr="00000000">
        <w:rPr>
          <w:rFonts w:ascii="Montserrat" w:cs="Montserrat" w:eastAsia="Montserrat" w:hAnsi="Montserrat"/>
          <w:i w:val="1"/>
          <w:rtl w:val="0"/>
        </w:rPr>
        <w:t xml:space="preserve">1</w:t>
      </w:r>
      <w:r w:rsidDel="00000000" w:rsidR="00000000" w:rsidRPr="00000000">
        <w:rPr>
          <w:rFonts w:ascii="Montserrat" w:cs="Montserrat" w:eastAsia="Montserrat" w:hAnsi="Montserrat"/>
          <w:i w:val="1"/>
          <w:rtl w:val="0"/>
        </w:rPr>
        <w:t xml:space="preserve">5</w:t>
      </w:r>
      <w:r w:rsidDel="00000000" w:rsidR="00000000" w:rsidRPr="00000000">
        <w:rPr>
          <w:rFonts w:ascii="Montserrat" w:cs="Montserrat" w:eastAsia="Montserrat" w:hAnsi="Montserrat"/>
          <w:i w:val="1"/>
          <w:rtl w:val="0"/>
        </w:rPr>
        <w:t xml:space="preserve">% de descuento.</w:t>
      </w:r>
      <w:r w:rsidDel="00000000" w:rsidR="00000000" w:rsidRPr="00000000">
        <w:rPr>
          <w:rtl w:val="0"/>
        </w:rPr>
      </w:r>
    </w:p>
    <w:p w:rsidR="00000000" w:rsidDel="00000000" w:rsidP="00000000" w:rsidRDefault="00000000" w:rsidRPr="00000000" w14:paraId="00000006">
      <w:pPr>
        <w:ind w:left="0" w:right="-90" w:firstLine="0"/>
        <w:rPr>
          <w:rFonts w:ascii="Montserrat" w:cs="Montserrat" w:eastAsia="Montserrat" w:hAnsi="Montserrat"/>
          <w:b w:val="1"/>
          <w:i w:val="1"/>
          <w:highlight w:val="white"/>
        </w:rPr>
      </w:pPr>
      <w:r w:rsidDel="00000000" w:rsidR="00000000" w:rsidRPr="00000000">
        <w:rPr>
          <w:rtl w:val="0"/>
        </w:rPr>
      </w:r>
    </w:p>
    <w:p w:rsidR="00000000" w:rsidDel="00000000" w:rsidP="00000000" w:rsidRDefault="00000000" w:rsidRPr="00000000" w14:paraId="00000007">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8">
      <w:pPr>
        <w:ind w:right="-9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Noviembre, 2020</w:t>
      </w:r>
      <w:r w:rsidDel="00000000" w:rsidR="00000000" w:rsidRPr="00000000">
        <w:rPr>
          <w:rFonts w:ascii="Montserrat" w:cs="Montserrat" w:eastAsia="Montserrat" w:hAnsi="Montserrat"/>
          <w:highlight w:val="white"/>
          <w:rtl w:val="0"/>
        </w:rPr>
        <w:t xml:space="preserve"> - Por tercer año consecutivo, FARFETCH – La plataforma de tecnología líder para la industria de la moda de lujo – está muy feliz de anunciar que participará en El Buen Fin del 09 al </w:t>
      </w:r>
      <w:ins w:author="Marina Carmo" w:id="0" w:date="2020-11-09T17:15:12Z">
        <w:r w:rsidDel="00000000" w:rsidR="00000000" w:rsidRPr="00000000">
          <w:rPr>
            <w:rFonts w:ascii="Montserrat" w:cs="Montserrat" w:eastAsia="Montserrat" w:hAnsi="Montserrat"/>
            <w:highlight w:val="white"/>
            <w:rtl w:val="0"/>
          </w:rPr>
          <w:t xml:space="preserve">16</w:t>
        </w:r>
      </w:ins>
      <w:del w:author="Marina Carmo" w:id="0" w:date="2020-11-09T17:15:12Z">
        <w:r w:rsidDel="00000000" w:rsidR="00000000" w:rsidRPr="00000000">
          <w:rPr>
            <w:rFonts w:ascii="Montserrat" w:cs="Montserrat" w:eastAsia="Montserrat" w:hAnsi="Montserrat"/>
            <w:highlight w:val="white"/>
            <w:rtl w:val="0"/>
          </w:rPr>
          <w:delText xml:space="preserve">20</w:delText>
        </w:r>
      </w:del>
      <w:r w:rsidDel="00000000" w:rsidR="00000000" w:rsidRPr="00000000">
        <w:rPr>
          <w:rFonts w:ascii="Montserrat" w:cs="Montserrat" w:eastAsia="Montserrat" w:hAnsi="Montserrat"/>
          <w:highlight w:val="white"/>
          <w:rtl w:val="0"/>
        </w:rPr>
        <w:t xml:space="preserve"> de Noviembre, 2020.</w:t>
      </w:r>
    </w:p>
    <w:p w:rsidR="00000000" w:rsidDel="00000000" w:rsidP="00000000" w:rsidRDefault="00000000" w:rsidRPr="00000000" w14:paraId="00000009">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A">
      <w:pPr>
        <w:ind w:right="-9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 causa de la </w:t>
      </w:r>
      <w:hyperlink r:id="rId6">
        <w:r w:rsidDel="00000000" w:rsidR="00000000" w:rsidRPr="00000000">
          <w:rPr>
            <w:rFonts w:ascii="Montserrat" w:cs="Montserrat" w:eastAsia="Montserrat" w:hAnsi="Montserrat"/>
            <w:highlight w:val="white"/>
            <w:rtl w:val="0"/>
          </w:rPr>
          <w:t xml:space="preserve">pandemia de COVID-19</w:t>
        </w:r>
      </w:hyperlink>
      <w:r w:rsidDel="00000000" w:rsidR="00000000" w:rsidRPr="00000000">
        <w:rPr>
          <w:rFonts w:ascii="Montserrat" w:cs="Montserrat" w:eastAsia="Montserrat" w:hAnsi="Montserrat"/>
          <w:highlight w:val="white"/>
          <w:rtl w:val="0"/>
        </w:rPr>
        <w:t xml:space="preserve"> la temporada de ofertas de este año se extenderá a 12 días, hecho que nos emociona a todos, ya que </w:t>
      </w:r>
      <w:r w:rsidDel="00000000" w:rsidR="00000000" w:rsidRPr="00000000">
        <w:rPr>
          <w:rFonts w:ascii="Montserrat" w:cs="Montserrat" w:eastAsia="Montserrat" w:hAnsi="Montserrat"/>
          <w:highlight w:val="white"/>
          <w:rtl w:val="0"/>
        </w:rPr>
        <w:t xml:space="preserve">hemos esperado esta época para comprar los productos de lujo que más queremos. Este año del 09 al 16 de noviembre, en FARFETCH podrás encontrar todos tus productos favoritos de hombre, mujer, niños, joyería y cosas para la casa, con</w:t>
      </w:r>
      <w:r w:rsidDel="00000000" w:rsidR="00000000" w:rsidRPr="00000000">
        <w:rPr>
          <w:rFonts w:ascii="Montserrat" w:cs="Montserrat" w:eastAsia="Montserrat" w:hAnsi="Montserrat"/>
          <w:highlight w:val="white"/>
          <w:rtl w:val="0"/>
        </w:rPr>
        <w:t xml:space="preserve"> 15% de </w:t>
      </w:r>
      <w:r w:rsidDel="00000000" w:rsidR="00000000" w:rsidRPr="00000000">
        <w:rPr>
          <w:rFonts w:ascii="Montserrat" w:cs="Montserrat" w:eastAsia="Montserrat" w:hAnsi="Montserrat"/>
          <w:highlight w:val="white"/>
          <w:rtl w:val="0"/>
        </w:rPr>
        <w:t xml:space="preserve">descuento y </w:t>
      </w:r>
      <w:r w:rsidDel="00000000" w:rsidR="00000000" w:rsidRPr="00000000">
        <w:rPr>
          <w:rFonts w:ascii="Montserrat" w:cs="Montserrat" w:eastAsia="Montserrat" w:hAnsi="Montserrat"/>
          <w:rtl w:val="0"/>
        </w:rPr>
        <w:t xml:space="preserve">hasta 12 meses sin intereses pagando con PayPal.</w:t>
      </w:r>
      <w:r w:rsidDel="00000000" w:rsidR="00000000" w:rsidRPr="00000000">
        <w:rPr>
          <w:rtl w:val="0"/>
        </w:rPr>
      </w:r>
    </w:p>
    <w:p w:rsidR="00000000" w:rsidDel="00000000" w:rsidP="00000000" w:rsidRDefault="00000000" w:rsidRPr="00000000" w14:paraId="0000000B">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C">
      <w:pPr>
        <w:ind w:right="-90"/>
        <w:jc w:val="both"/>
        <w:rPr>
          <w:rFonts w:ascii="Montserrat" w:cs="Montserrat" w:eastAsia="Montserrat" w:hAnsi="Montserrat"/>
        </w:rPr>
      </w:pPr>
      <w:r w:rsidDel="00000000" w:rsidR="00000000" w:rsidRPr="00000000">
        <w:rPr>
          <w:rFonts w:ascii="Montserrat" w:cs="Montserrat" w:eastAsia="Montserrat" w:hAnsi="Montserrat"/>
          <w:highlight w:val="white"/>
          <w:rtl w:val="0"/>
        </w:rPr>
        <w:t xml:space="preserve">Esta es una manera más como FARFETCH busca seguir ofreciendo lo mejor para los clientes en Méxic</w:t>
      </w:r>
      <w:r w:rsidDel="00000000" w:rsidR="00000000" w:rsidRPr="00000000">
        <w:rPr>
          <w:rFonts w:ascii="Montserrat" w:cs="Montserrat" w:eastAsia="Montserrat" w:hAnsi="Montserrat"/>
          <w:rtl w:val="0"/>
        </w:rPr>
        <w:t xml:space="preserve">o. A</w:t>
      </w:r>
      <w:r w:rsidDel="00000000" w:rsidR="00000000" w:rsidRPr="00000000">
        <w:rPr>
          <w:rFonts w:ascii="Montserrat" w:cs="Montserrat" w:eastAsia="Montserrat" w:hAnsi="Montserrat"/>
          <w:rtl w:val="0"/>
        </w:rPr>
        <w:t xml:space="preserve">demás continuarán los beneficios actuales como entrega de 3 a 7 días, tasas de envío incluidas, empaques reciclados y reciclables y más. </w:t>
      </w:r>
    </w:p>
    <w:p w:rsidR="00000000" w:rsidDel="00000000" w:rsidP="00000000" w:rsidRDefault="00000000" w:rsidRPr="00000000" w14:paraId="0000000D">
      <w:pPr>
        <w:ind w:right="-9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ind w:right="-90"/>
        <w:jc w:val="both"/>
        <w:rPr>
          <w:rFonts w:ascii="Montserrat" w:cs="Montserrat" w:eastAsia="Montserrat" w:hAnsi="Montserrat"/>
          <w:highlight w:val="white"/>
        </w:rPr>
      </w:pPr>
      <w:r w:rsidDel="00000000" w:rsidR="00000000" w:rsidRPr="00000000">
        <w:rPr>
          <w:rFonts w:ascii="Montserrat" w:cs="Montserrat" w:eastAsia="Montserrat" w:hAnsi="Montserrat"/>
          <w:rtl w:val="0"/>
        </w:rPr>
        <w:t xml:space="preserve">Aprovecha a hacer tu wishlist en FARFETCH estando un paso adelante para poder comprar tus productos favoritos </w:t>
      </w:r>
      <w:r w:rsidDel="00000000" w:rsidR="00000000" w:rsidRPr="00000000">
        <w:rPr>
          <w:rFonts w:ascii="Montserrat" w:cs="Montserrat" w:eastAsia="Montserrat" w:hAnsi="Montserrat"/>
          <w:highlight w:val="white"/>
          <w:rtl w:val="0"/>
        </w:rPr>
        <w:t xml:space="preserve">a precios increíbles.</w:t>
      </w:r>
      <w:r w:rsidDel="00000000" w:rsidR="00000000" w:rsidRPr="00000000">
        <w:rPr>
          <w:rtl w:val="0"/>
        </w:rPr>
      </w:r>
    </w:p>
    <w:p w:rsidR="00000000" w:rsidDel="00000000" w:rsidP="00000000" w:rsidRDefault="00000000" w:rsidRPr="00000000" w14:paraId="0000000F">
      <w:pPr>
        <w:ind w:right="-90"/>
        <w:jc w:val="both"/>
        <w:rPr>
          <w:rFonts w:ascii="Montserrat" w:cs="Montserrat" w:eastAsia="Montserrat" w:hAnsi="Montserrat"/>
          <w:b w:val="1"/>
          <w:sz w:val="18"/>
          <w:szCs w:val="18"/>
          <w:highlight w:val="white"/>
        </w:rPr>
      </w:pPr>
      <w:r w:rsidDel="00000000" w:rsidR="00000000" w:rsidRPr="00000000">
        <w:rPr>
          <w:rtl w:val="0"/>
        </w:rPr>
      </w:r>
    </w:p>
    <w:p w:rsidR="00000000" w:rsidDel="00000000" w:rsidP="00000000" w:rsidRDefault="00000000" w:rsidRPr="00000000" w14:paraId="00000010">
      <w:pPr>
        <w:ind w:right="-9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1">
      <w:pPr>
        <w:jc w:val="center"/>
        <w:rPr>
          <w:rFonts w:ascii="Montserrat" w:cs="Montserrat" w:eastAsia="Montserrat" w:hAnsi="Montserrat"/>
          <w:highlight w:val="white"/>
        </w:rPr>
      </w:pPr>
      <w:r w:rsidDel="00000000" w:rsidR="00000000" w:rsidRPr="00000000">
        <w:rPr>
          <w:rFonts w:ascii="Montserrat" w:cs="Montserrat" w:eastAsia="Montserrat" w:hAnsi="Montserrat"/>
          <w:sz w:val="20"/>
          <w:szCs w:val="20"/>
          <w:highlight w:val="white"/>
          <w:rtl w:val="0"/>
        </w:rPr>
        <w:t xml:space="preserve"># # #</w:t>
      </w:r>
      <w:r w:rsidDel="00000000" w:rsidR="00000000" w:rsidRPr="00000000">
        <w:rPr>
          <w:rtl w:val="0"/>
        </w:rPr>
      </w:r>
    </w:p>
    <w:p w:rsidR="00000000" w:rsidDel="00000000" w:rsidP="00000000" w:rsidRDefault="00000000" w:rsidRPr="00000000" w14:paraId="00000012">
      <w:pPr>
        <w:jc w:val="center"/>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cualquier información o solicitud de prensa, favor de contactar a:</w:t>
      </w:r>
      <w:r w:rsidDel="00000000" w:rsidR="00000000" w:rsidRPr="00000000">
        <w:rPr>
          <w:rtl w:val="0"/>
        </w:rPr>
      </w:r>
    </w:p>
    <w:p w:rsidR="00000000" w:rsidDel="00000000" w:rsidP="00000000" w:rsidRDefault="00000000" w:rsidRPr="00000000" w14:paraId="00000014">
      <w:pPr>
        <w:widowControl w:val="0"/>
        <w:spacing w:line="276" w:lineRule="auto"/>
        <w:ind w:right="-20"/>
        <w:rPr>
          <w:rFonts w:ascii="Montserrat" w:cs="Montserrat" w:eastAsia="Montserrat" w:hAnsi="Montserrat"/>
        </w:rPr>
      </w:pPr>
      <w:bookmarkStart w:colFirst="0" w:colLast="0" w:name="_j06fa9396z92" w:id="0"/>
      <w:bookmarkEnd w:id="0"/>
      <w:r w:rsidDel="00000000" w:rsidR="00000000" w:rsidRPr="00000000">
        <w:rPr>
          <w:rFonts w:ascii="Montserrat" w:cs="Montserrat" w:eastAsia="Montserrat" w:hAnsi="Montserrat"/>
          <w:rtl w:val="0"/>
        </w:rPr>
        <w:t xml:space="preserve">Ana Paula Pavón / Account Executive</w:t>
      </w:r>
    </w:p>
    <w:p w:rsidR="00000000" w:rsidDel="00000000" w:rsidP="00000000" w:rsidRDefault="00000000" w:rsidRPr="00000000" w14:paraId="00000015">
      <w:pPr>
        <w:widowControl w:val="0"/>
        <w:spacing w:line="276" w:lineRule="auto"/>
        <w:ind w:right="-20"/>
        <w:rPr>
          <w:rFonts w:ascii="Montserrat" w:cs="Montserrat" w:eastAsia="Montserrat" w:hAnsi="Montserrat"/>
        </w:rPr>
      </w:pPr>
      <w:bookmarkStart w:colFirst="0" w:colLast="0" w:name="_3jw66bzdh6xr" w:id="1"/>
      <w:bookmarkEnd w:id="1"/>
      <w:hyperlink r:id="rId7">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16">
      <w:pPr>
        <w:widowControl w:val="0"/>
        <w:spacing w:after="220" w:line="240" w:lineRule="auto"/>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17">
      <w:pPr>
        <w:keepNext w:val="1"/>
        <w:spacing w:lin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 </w:t>
      </w:r>
    </w:p>
    <w:p w:rsidR="00000000" w:rsidDel="00000000" w:rsidP="00000000" w:rsidRDefault="00000000" w:rsidRPr="00000000" w14:paraId="00000018">
      <w:pPr>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spacing w:line="240" w:lineRule="auto"/>
        <w:rPr>
          <w:rFonts w:ascii="Montserrat" w:cs="Montserrat" w:eastAsia="Montserrat" w:hAnsi="Montserrat"/>
        </w:rPr>
      </w:pPr>
      <w:bookmarkStart w:colFirst="0" w:colLast="0" w:name="_gjdgxs" w:id="2"/>
      <w:bookmarkEnd w:id="2"/>
      <w:r w:rsidDel="00000000" w:rsidR="00000000" w:rsidRPr="00000000">
        <w:rPr>
          <w:rFonts w:ascii="Montserrat" w:cs="Montserrat" w:eastAsia="Montserrat" w:hAnsi="Montserrat"/>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tiendas n día, el Mercado de Farfetch.com conecta a clientes de más de 190 países con artículos de más de 50 países y más de 1,100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1A">
      <w:pPr>
        <w:shd w:fill="ffffff" w:val="clear"/>
        <w:spacing w:line="240" w:lineRule="auto"/>
        <w:ind w:right="504"/>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shd w:fill="ffffff" w:val="clear"/>
        <w:spacing w:line="240" w:lineRule="auto"/>
        <w:ind w:right="504"/>
        <w:jc w:val="both"/>
        <w:rPr>
          <w:rFonts w:ascii="Montserrat" w:cs="Montserrat" w:eastAsia="Montserrat" w:hAnsi="Montserrat"/>
          <w:b w:val="1"/>
        </w:rPr>
      </w:pPr>
      <w:r w:rsidDel="00000000" w:rsidR="00000000" w:rsidRPr="00000000">
        <w:rPr>
          <w:rFonts w:ascii="Montserrat" w:cs="Montserrat" w:eastAsia="Montserrat" w:hAnsi="Montserrat"/>
          <w:rtl w:val="0"/>
        </w:rPr>
        <w:t xml:space="preserve">Para más información, sobre Farfetch visite: </w:t>
      </w:r>
      <w:hyperlink r:id="rId8">
        <w:r w:rsidDel="00000000" w:rsidR="00000000" w:rsidRPr="00000000">
          <w:rPr>
            <w:rFonts w:ascii="Montserrat" w:cs="Montserrat" w:eastAsia="Montserrat" w:hAnsi="Montserrat"/>
            <w:color w:val="1155cc"/>
            <w:u w:val="single"/>
            <w:rtl w:val="0"/>
          </w:rPr>
          <w:t xml:space="preserve">aboutfarfetch.com </w:t>
        </w:r>
      </w:hyperlink>
      <w:r w:rsidDel="00000000" w:rsidR="00000000" w:rsidRPr="00000000">
        <w:rPr>
          <w:rtl w:val="0"/>
        </w:rPr>
      </w:r>
    </w:p>
    <w:p w:rsidR="00000000" w:rsidDel="00000000" w:rsidP="00000000" w:rsidRDefault="00000000" w:rsidRPr="00000000" w14:paraId="0000001C">
      <w:pPr>
        <w:widowControl w:val="0"/>
        <w:spacing w:after="220" w:line="240" w:lineRule="auto"/>
        <w:jc w:val="both"/>
        <w:rPr>
          <w:rFonts w:ascii="Montserrat" w:cs="Montserrat" w:eastAsia="Montserrat" w:hAnsi="Montserrat"/>
        </w:rPr>
      </w:pPr>
      <w:r w:rsidDel="00000000" w:rsidR="00000000" w:rsidRPr="00000000">
        <w:rPr>
          <w:rFonts w:ascii="Montserrat" w:cs="Montserrat" w:eastAsia="Montserrat" w:hAnsi="Montserrat"/>
          <w:sz w:val="20"/>
          <w:szCs w:val="20"/>
          <w:rtl w:val="0"/>
        </w:rPr>
        <w:t xml:space="preserve">Instagram: </w:t>
      </w:r>
      <w:hyperlink r:id="rId9">
        <w:r w:rsidDel="00000000" w:rsidR="00000000" w:rsidRPr="00000000">
          <w:rPr>
            <w:rFonts w:ascii="Montserrat" w:cs="Montserrat" w:eastAsia="Montserrat" w:hAnsi="Montserrat"/>
            <w:color w:val="1155cc"/>
            <w:sz w:val="20"/>
            <w:szCs w:val="20"/>
            <w:u w:val="single"/>
            <w:rtl w:val="0"/>
          </w:rPr>
          <w:t xml:space="preserve">@farfetch</w:t>
        </w:r>
      </w:hyperlink>
      <w:r w:rsidDel="00000000" w:rsidR="00000000" w:rsidRPr="00000000">
        <w:rPr>
          <w:rtl w:val="0"/>
        </w:rPr>
      </w:r>
    </w:p>
    <w:p w:rsidR="00000000" w:rsidDel="00000000" w:rsidP="00000000" w:rsidRDefault="00000000" w:rsidRPr="00000000" w14:paraId="0000001D">
      <w:pPr>
        <w:widowControl w:val="0"/>
        <w:spacing w:after="220" w:line="240"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E">
      <w:pPr>
        <w:widowControl w:val="0"/>
        <w:spacing w:line="331.2"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w:t>
      </w:r>
    </w:p>
    <w:p w:rsidR="00000000" w:rsidDel="00000000" w:rsidP="00000000" w:rsidRDefault="00000000" w:rsidRPr="00000000" w14:paraId="0000001F">
      <w:pPr>
        <w:widowControl w:val="0"/>
        <w:spacing w:line="331.2" w:lineRule="auto"/>
        <w:jc w:val="both"/>
        <w:rPr>
          <w:rFonts w:ascii="Montserrat" w:cs="Montserrat" w:eastAsia="Montserrat" w:hAnsi="Montserrat"/>
          <w:color w:val="222222"/>
          <w:sz w:val="20"/>
          <w:szCs w:val="20"/>
        </w:rPr>
      </w:pPr>
      <w:r w:rsidDel="00000000" w:rsidR="00000000" w:rsidRPr="00000000">
        <w:rPr>
          <w:rFonts w:ascii="Montserrat" w:cs="Montserrat" w:eastAsia="Montserrat" w:hAnsi="Montserrat"/>
          <w:b w:val="1"/>
          <w:color w:val="222222"/>
          <w:sz w:val="20"/>
          <w:szCs w:val="20"/>
          <w:rtl w:val="0"/>
        </w:rPr>
        <w:t xml:space="preserve">Another Company </w:t>
      </w:r>
      <w:r w:rsidDel="00000000" w:rsidR="00000000" w:rsidRPr="00000000">
        <w:rPr>
          <w:rtl w:val="0"/>
        </w:rPr>
      </w:r>
    </w:p>
    <w:p w:rsidR="00000000" w:rsidDel="00000000" w:rsidP="00000000" w:rsidRDefault="00000000" w:rsidRPr="00000000" w14:paraId="00000020">
      <w:pPr>
        <w:widowControl w:val="0"/>
        <w:spacing w:line="331.2" w:lineRule="auto"/>
        <w:jc w:val="both"/>
        <w:rPr>
          <w:rFonts w:ascii="Montserrat" w:cs="Montserrat" w:eastAsia="Montserrat" w:hAnsi="Montserrat"/>
          <w:b w:val="1"/>
        </w:rPr>
      </w:pPr>
      <w:hyperlink r:id="rId10">
        <w:r w:rsidDel="00000000" w:rsidR="00000000" w:rsidRPr="00000000">
          <w:rPr>
            <w:rFonts w:ascii="Montserrat" w:cs="Montserrat" w:eastAsia="Montserrat" w:hAnsi="Montserrat"/>
            <w:color w:val="1155cc"/>
            <w:sz w:val="20"/>
            <w:szCs w:val="20"/>
            <w:u w:val="single"/>
            <w:rtl w:val="0"/>
          </w:rPr>
          <w:t xml:space="preserve">farfetch@another.co</w:t>
        </w:r>
      </w:hyperlink>
      <w:r w:rsidDel="00000000" w:rsidR="00000000" w:rsidRPr="00000000">
        <w:rPr>
          <w:rtl w:val="0"/>
        </w:rPr>
      </w:r>
    </w:p>
    <w:p w:rsidR="00000000" w:rsidDel="00000000" w:rsidP="00000000" w:rsidRDefault="00000000" w:rsidRPr="00000000" w14:paraId="00000021">
      <w:pPr>
        <w:widowControl w:val="0"/>
        <w:spacing w:line="331.2" w:lineRule="auto"/>
        <w:jc w:val="both"/>
        <w:rPr/>
      </w:pPr>
      <w:r w:rsidDel="00000000" w:rsidR="00000000" w:rsidRPr="00000000">
        <w:rPr>
          <w:rtl w:val="0"/>
        </w:rPr>
      </w:r>
    </w:p>
    <w:p w:rsidR="00000000" w:rsidDel="00000000" w:rsidP="00000000" w:rsidRDefault="00000000" w:rsidRPr="00000000" w14:paraId="00000022">
      <w:pPr>
        <w:widowControl w:val="0"/>
        <w:spacing w:line="331.2" w:lineRule="auto"/>
        <w:jc w:val="both"/>
        <w:rPr>
          <w:rFonts w:ascii="Calibri" w:cs="Calibri" w:eastAsia="Calibri" w:hAnsi="Calibri"/>
          <w:b w:val="1"/>
        </w:rPr>
      </w:pPr>
      <w:r w:rsidDel="00000000" w:rsidR="00000000" w:rsidRPr="00000000">
        <w:rPr>
          <w:rtl w:val="0"/>
        </w:rPr>
      </w:r>
    </w:p>
    <w:sectPr>
      <w:headerReference r:id="rId11"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pPr>
    <w:r w:rsidDel="00000000" w:rsidR="00000000" w:rsidRPr="00000000">
      <w:rPr/>
      <w:drawing>
        <wp:inline distB="114300" distT="114300" distL="114300" distR="114300">
          <wp:extent cx="5138738" cy="65881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138738" cy="6588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farfetch@another.co" TargetMode="External"/><Relationship Id="rId9" Type="http://schemas.openxmlformats.org/officeDocument/2006/relationships/hyperlink" Target="https://instagram.com/farfetch" TargetMode="External"/><Relationship Id="rId5" Type="http://schemas.openxmlformats.org/officeDocument/2006/relationships/styles" Target="styles.xml"/><Relationship Id="rId6" Type="http://schemas.openxmlformats.org/officeDocument/2006/relationships/hyperlink" Target="https://www.cnet.com/es/noticias/coronavirus-vacuna-fase-final-covid-19-casos-millon-muertes-contagios-mundial/" TargetMode="External"/><Relationship Id="rId7" Type="http://schemas.openxmlformats.org/officeDocument/2006/relationships/hyperlink" Target="mailto:ana.pavon@another.co" TargetMode="External"/><Relationship Id="rId8" Type="http://schemas.openxmlformats.org/officeDocument/2006/relationships/hyperlink" Target="https://aboutfarfetch.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